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A91" w:rsidRDefault="008C477F">
      <w:r>
        <w:t>Some paragraph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9"/>
        <w:gridCol w:w="1909"/>
        <w:gridCol w:w="1910"/>
      </w:tblGrid>
      <w:tr w:rsidR="008C477F" w:rsidTr="008C477F">
        <w:tc>
          <w:tcPr>
            <w:tcW w:w="1909" w:type="dxa"/>
          </w:tcPr>
          <w:p w:rsidR="008C477F" w:rsidRDefault="008C477F">
            <w:r>
              <w:t>Some table</w:t>
            </w:r>
          </w:p>
        </w:tc>
        <w:tc>
          <w:tcPr>
            <w:tcW w:w="1909" w:type="dxa"/>
          </w:tcPr>
          <w:p w:rsidR="008C477F" w:rsidRDefault="008C477F"/>
        </w:tc>
        <w:tc>
          <w:tcPr>
            <w:tcW w:w="1910" w:type="dxa"/>
          </w:tcPr>
          <w:p w:rsidR="008C477F" w:rsidRDefault="008C477F"/>
        </w:tc>
      </w:tr>
      <w:tr w:rsidR="008C477F" w:rsidTr="008C477F">
        <w:tc>
          <w:tcPr>
            <w:tcW w:w="1909" w:type="dxa"/>
          </w:tcPr>
          <w:p w:rsidR="008C477F" w:rsidRDefault="008C477F"/>
        </w:tc>
        <w:tc>
          <w:tcPr>
            <w:tcW w:w="1909" w:type="dxa"/>
          </w:tcPr>
          <w:p w:rsidR="008C477F" w:rsidRDefault="008C477F"/>
        </w:tc>
        <w:tc>
          <w:tcPr>
            <w:tcW w:w="1910" w:type="dxa"/>
          </w:tcPr>
          <w:p w:rsidR="008C477F" w:rsidRDefault="008C477F">
            <w:proofErr w:type="spellStart"/>
            <w:r>
              <w:t>endOfTable</w:t>
            </w:r>
            <w:proofErr w:type="spellEnd"/>
          </w:p>
        </w:tc>
      </w:tr>
    </w:tbl>
    <w:p w:rsidR="008C477F" w:rsidRDefault="008C477F" w:rsidP="00086A45">
      <w:pPr>
        <w:spacing w:after="2000"/>
        <w:sectPr w:rsidR="008C477F" w:rsidSect="008C477F">
          <w:pgSz w:w="8392" w:h="5954" w:orient="landscape" w:code="70"/>
          <w:pgMar w:top="1440" w:right="1440" w:bottom="1440" w:left="1440" w:header="708" w:footer="708" w:gutter="0"/>
          <w:cols w:space="708"/>
          <w:docGrid w:linePitch="360"/>
        </w:sectPr>
      </w:pPr>
    </w:p>
    <w:p w:rsidR="008C477F" w:rsidRDefault="008C477F" w:rsidP="00E641A9">
      <w:pPr>
        <w:spacing w:before="1000"/>
      </w:pPr>
      <w:r>
        <w:lastRenderedPageBreak/>
        <w:fldChar w:fldCharType="begin"/>
      </w:r>
      <w:r>
        <w:instrText xml:space="preserve"> PAGE  \* ArabicDash  \* MERGEFORMAT </w:instrText>
      </w:r>
      <w:r>
        <w:fldChar w:fldCharType="separate"/>
      </w:r>
      <w:r>
        <w:rPr>
          <w:noProof/>
        </w:rPr>
        <w:t>- 2 -</w:t>
      </w:r>
      <w:r>
        <w:fldChar w:fldCharType="end"/>
      </w:r>
      <w:r>
        <w:t xml:space="preserve"> </w:t>
      </w:r>
      <w:bookmarkStart w:id="0" w:name="_GoBack"/>
      <w:bookmarkEnd w:id="0"/>
      <w:del w:id="1" w:author="JLAutoBuild" w:date="2025-12-23T00:36:00Z">
        <w:r w:rsidDel="00E641A9">
          <w:delText xml:space="preserve">page number – </w:delText>
        </w:r>
      </w:del>
      <w:r>
        <w:t>field may take up multiple nodes???</w:t>
      </w:r>
    </w:p>
    <w:p w:rsidR="008C477F" w:rsidRDefault="008C477F"/>
    <w:sectPr w:rsidR="008C477F" w:rsidSect="008C477F">
      <w:pgSz w:w="8392" w:h="5954" w:orient="landscape" w:code="7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revisionView w:markup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7F"/>
    <w:rsid w:val="00086A45"/>
    <w:rsid w:val="002831BE"/>
    <w:rsid w:val="00635708"/>
    <w:rsid w:val="006D779B"/>
    <w:rsid w:val="008C477F"/>
    <w:rsid w:val="00E641A9"/>
    <w:rsid w:val="00E7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4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4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1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47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41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1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</Words>
  <Characters>120</Characters>
  <Application>Microsoft Office Word</Application>
  <DocSecurity>0</DocSecurity>
  <Lines>1</Lines>
  <Paragraphs>1</Paragraphs>
  <ScaleCrop>false</ScaleCrop>
  <Company>TSC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JLAutoBuild</dc:creator>
  <cp:keywords/>
  <dc:description/>
  <cp:lastModifiedBy>JLAutoBuild</cp:lastModifiedBy>
  <cp:revision>4</cp:revision>
  <dcterms:created xsi:type="dcterms:W3CDTF">2025-12-22T21:21:00Z</dcterms:created>
  <dcterms:modified xsi:type="dcterms:W3CDTF">2025-12-22T21:36:00Z</dcterms:modified>
</cp:coreProperties>
</file>